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80773" w14:textId="5C339AEA" w:rsidR="00D94C30" w:rsidRPr="00800318" w:rsidRDefault="00D94C30">
      <w:pPr>
        <w:pBdr>
          <w:bottom w:val="single" w:sz="4" w:space="1" w:color="auto"/>
        </w:pBdr>
        <w:rPr>
          <w:b/>
          <w:bCs/>
          <w:sz w:val="28"/>
          <w:szCs w:val="28"/>
          <w:rPrChange w:id="0" w:author="JWS" w:date="2021-06-30T12:53:00Z">
            <w:rPr/>
          </w:rPrChange>
        </w:rPr>
        <w:pPrChange w:id="1" w:author="JWS" w:date="2021-06-30T12:53:00Z">
          <w:pPr/>
        </w:pPrChange>
      </w:pPr>
      <w:r w:rsidRPr="00800318">
        <w:rPr>
          <w:b/>
          <w:bCs/>
          <w:sz w:val="28"/>
          <w:szCs w:val="28"/>
          <w:rPrChange w:id="2" w:author="JWS" w:date="2021-06-30T12:53:00Z">
            <w:rPr/>
          </w:rPrChange>
        </w:rPr>
        <w:t>Video’s</w:t>
      </w:r>
      <w:ins w:id="3" w:author="JWS" w:date="2021-06-30T12:42:00Z">
        <w:r w:rsidR="008B6C71" w:rsidRPr="00800318">
          <w:rPr>
            <w:b/>
            <w:bCs/>
            <w:sz w:val="28"/>
            <w:szCs w:val="28"/>
            <w:rPrChange w:id="4" w:author="JWS" w:date="2021-06-30T12:53:00Z">
              <w:rPr/>
            </w:rPrChange>
          </w:rPr>
          <w:t xml:space="preserve">, </w:t>
        </w:r>
        <w:r w:rsidR="00807DC1" w:rsidRPr="00800318">
          <w:rPr>
            <w:b/>
            <w:bCs/>
            <w:sz w:val="28"/>
            <w:szCs w:val="28"/>
            <w:rPrChange w:id="5" w:author="JWS" w:date="2021-06-30T12:53:00Z">
              <w:rPr/>
            </w:rPrChange>
          </w:rPr>
          <w:t>thema</w:t>
        </w:r>
      </w:ins>
      <w:ins w:id="6" w:author="JWS" w:date="2021-06-30T12:43:00Z">
        <w:r w:rsidR="00807DC1" w:rsidRPr="00800318">
          <w:rPr>
            <w:b/>
            <w:bCs/>
            <w:sz w:val="28"/>
            <w:szCs w:val="28"/>
            <w:rPrChange w:id="7" w:author="JWS" w:date="2021-06-30T12:53:00Z">
              <w:rPr/>
            </w:rPrChange>
          </w:rPr>
          <w:t>’</w:t>
        </w:r>
      </w:ins>
      <w:ins w:id="8" w:author="JWS" w:date="2021-06-30T12:42:00Z">
        <w:r w:rsidR="00807DC1" w:rsidRPr="00800318">
          <w:rPr>
            <w:b/>
            <w:bCs/>
            <w:sz w:val="28"/>
            <w:szCs w:val="28"/>
            <w:rPrChange w:id="9" w:author="JWS" w:date="2021-06-30T12:53:00Z">
              <w:rPr/>
            </w:rPrChange>
          </w:rPr>
          <w:t>s en</w:t>
        </w:r>
      </w:ins>
      <w:ins w:id="10" w:author="JWS" w:date="2021-06-30T12:43:00Z">
        <w:r w:rsidR="00807DC1" w:rsidRPr="00800318">
          <w:rPr>
            <w:b/>
            <w:bCs/>
            <w:sz w:val="28"/>
            <w:szCs w:val="28"/>
            <w:rPrChange w:id="11" w:author="JWS" w:date="2021-06-30T12:53:00Z">
              <w:rPr/>
            </w:rPrChange>
          </w:rPr>
          <w:t xml:space="preserve"> stijlen</w:t>
        </w:r>
      </w:ins>
    </w:p>
    <w:p w14:paraId="14F0000C" w14:textId="002E4A3C" w:rsidR="00D94C30" w:rsidRDefault="00D94C30">
      <w:r>
        <w:t xml:space="preserve">Met </w:t>
      </w:r>
      <w:r w:rsidRPr="00807DC1">
        <w:rPr>
          <w:b/>
          <w:bCs/>
          <w:rPrChange w:id="12" w:author="JWS" w:date="2021-06-30T12:43:00Z">
            <w:rPr/>
          </w:rPrChange>
        </w:rPr>
        <w:t>video's</w:t>
      </w:r>
      <w:r>
        <w:t xml:space="preserve"> kun</w:t>
      </w:r>
      <w:del w:id="13" w:author="JWS" w:date="2021-06-30T12:37:00Z">
        <w:r w:rsidDel="00D825C1">
          <w:delText>t</w:delText>
        </w:r>
      </w:del>
      <w:r>
        <w:t xml:space="preserve"> </w:t>
      </w:r>
      <w:ins w:id="14" w:author="JWS" w:date="2021-06-30T12:37:00Z">
        <w:r w:rsidR="00D825C1">
          <w:t xml:space="preserve">je jouw </w:t>
        </w:r>
      </w:ins>
      <w:del w:id="15" w:author="JWS" w:date="2021-06-30T12:37:00Z">
        <w:r w:rsidDel="00D825C1">
          <w:delText xml:space="preserve">u uw </w:delText>
        </w:r>
      </w:del>
      <w:r>
        <w:t xml:space="preserve">boodschap krachtig overbrengen. Wanneer </w:t>
      </w:r>
      <w:ins w:id="16" w:author="JWS" w:date="2021-06-30T12:37:00Z">
        <w:r w:rsidR="0057317C">
          <w:t xml:space="preserve">je </w:t>
        </w:r>
      </w:ins>
      <w:del w:id="17" w:author="JWS" w:date="2021-06-30T12:37:00Z">
        <w:r w:rsidDel="0057317C">
          <w:delText xml:space="preserve">u </w:delText>
        </w:r>
      </w:del>
      <w:r>
        <w:t>op Onlinevideo klikt, kun</w:t>
      </w:r>
      <w:del w:id="18" w:author="JWS" w:date="2021-06-30T12:37:00Z">
        <w:r w:rsidDel="0057317C">
          <w:delText>t</w:delText>
        </w:r>
      </w:del>
      <w:ins w:id="19" w:author="JWS" w:date="2021-06-30T12:37:00Z">
        <w:r w:rsidR="0057317C">
          <w:t xml:space="preserve"> je</w:t>
        </w:r>
      </w:ins>
      <w:del w:id="20" w:author="JWS" w:date="2021-06-30T12:37:00Z">
        <w:r w:rsidDel="0057317C">
          <w:delText xml:space="preserve"> u</w:delText>
        </w:r>
      </w:del>
      <w:r>
        <w:t xml:space="preserve"> de ingesloten code plakken voor de video die </w:t>
      </w:r>
      <w:ins w:id="21" w:author="JWS" w:date="2021-06-30T12:37:00Z">
        <w:r w:rsidR="0057317C">
          <w:t xml:space="preserve">je </w:t>
        </w:r>
      </w:ins>
      <w:del w:id="22" w:author="JWS" w:date="2021-06-30T12:37:00Z">
        <w:r w:rsidDel="0057317C">
          <w:delText xml:space="preserve">u </w:delText>
        </w:r>
      </w:del>
      <w:r>
        <w:t xml:space="preserve">wilt toevoegen. </w:t>
      </w:r>
      <w:ins w:id="23" w:author="JWS" w:date="2021-06-30T12:37:00Z">
        <w:r w:rsidR="0057317C">
          <w:t xml:space="preserve">Je </w:t>
        </w:r>
      </w:ins>
      <w:del w:id="24" w:author="JWS" w:date="2021-06-30T12:37:00Z">
        <w:r w:rsidDel="0057317C">
          <w:delText xml:space="preserve">U </w:delText>
        </w:r>
      </w:del>
      <w:r>
        <w:t xml:space="preserve">kunt ook een trefwoord typen om online te zoeken naar de video die het meest geschikt is voor het document. Als </w:t>
      </w:r>
      <w:ins w:id="25" w:author="JWS" w:date="2021-06-30T12:38:00Z">
        <w:r w:rsidR="00320E91">
          <w:t xml:space="preserve">je </w:t>
        </w:r>
      </w:ins>
      <w:del w:id="26" w:author="JWS" w:date="2021-06-30T12:38:00Z">
        <w:r w:rsidDel="00320E91">
          <w:delText xml:space="preserve">u </w:delText>
        </w:r>
      </w:del>
      <w:r>
        <w:t>het document een professioneler uiterlijk wilt geven, kun</w:t>
      </w:r>
      <w:del w:id="27" w:author="JWS" w:date="2021-06-30T12:38:00Z">
        <w:r w:rsidDel="00320E91">
          <w:delText>t</w:delText>
        </w:r>
      </w:del>
      <w:ins w:id="28" w:author="JWS" w:date="2021-06-30T12:38:00Z">
        <w:r w:rsidR="00320E91">
          <w:t xml:space="preserve"> je </w:t>
        </w:r>
      </w:ins>
      <w:del w:id="29" w:author="JWS" w:date="2021-06-30T12:38:00Z">
        <w:r w:rsidDel="00320E91">
          <w:delText xml:space="preserve"> u</w:delText>
        </w:r>
        <w:r w:rsidDel="000F58A0">
          <w:delText xml:space="preserve"> </w:delText>
        </w:r>
      </w:del>
      <w:r>
        <w:t xml:space="preserve">in Word kiezen uit koptekst-, voettekst-, voorblad- en tekstvakken die elkaar aanvullen. </w:t>
      </w:r>
      <w:ins w:id="30" w:author="JWS" w:date="2021-06-30T12:38:00Z">
        <w:r w:rsidR="000F58A0">
          <w:t xml:space="preserve">Je </w:t>
        </w:r>
      </w:ins>
      <w:del w:id="31" w:author="JWS" w:date="2021-06-30T12:38:00Z">
        <w:r w:rsidDel="000F58A0">
          <w:delText xml:space="preserve">U </w:delText>
        </w:r>
      </w:del>
      <w:r>
        <w:t>kunt bijvoorbeeld een overeenkomend voorblad en koptekst toevoegen.</w:t>
      </w:r>
    </w:p>
    <w:p w14:paraId="67BA01A1" w14:textId="6035D48B" w:rsidR="00D94C30" w:rsidRDefault="00D94C30">
      <w:r>
        <w:t xml:space="preserve">Klik op Invoegen en kies vervolgens de elementen uit de verschillende galerieën. Met </w:t>
      </w:r>
      <w:r w:rsidRPr="00807DC1">
        <w:rPr>
          <w:b/>
          <w:bCs/>
          <w:rPrChange w:id="32" w:author="JWS" w:date="2021-06-30T12:43:00Z">
            <w:rPr/>
          </w:rPrChange>
        </w:rPr>
        <w:t>thema's</w:t>
      </w:r>
      <w:r>
        <w:t xml:space="preserve"> en </w:t>
      </w:r>
      <w:r w:rsidRPr="00807DC1">
        <w:rPr>
          <w:b/>
          <w:bCs/>
          <w:rPrChange w:id="33" w:author="JWS" w:date="2021-06-30T12:43:00Z">
            <w:rPr/>
          </w:rPrChange>
        </w:rPr>
        <w:t>stijlen</w:t>
      </w:r>
      <w:r>
        <w:t xml:space="preserve"> kun</w:t>
      </w:r>
      <w:ins w:id="34" w:author="JWS" w:date="2021-06-30T12:38:00Z">
        <w:r w:rsidR="000F58A0">
          <w:t xml:space="preserve"> je </w:t>
        </w:r>
      </w:ins>
      <w:del w:id="35" w:author="JWS" w:date="2021-06-30T12:39:00Z">
        <w:r w:rsidDel="000F58A0">
          <w:delText xml:space="preserve">t u </w:delText>
        </w:r>
      </w:del>
      <w:r>
        <w:t xml:space="preserve">ook </w:t>
      </w:r>
      <w:ins w:id="36" w:author="JWS" w:date="2021-06-30T12:39:00Z">
        <w:r w:rsidR="00D57529">
          <w:t xml:space="preserve">het </w:t>
        </w:r>
      </w:ins>
      <w:del w:id="37" w:author="JWS" w:date="2021-06-30T12:39:00Z">
        <w:r w:rsidDel="00D57529">
          <w:delText xml:space="preserve">uw </w:delText>
        </w:r>
      </w:del>
      <w:r>
        <w:t xml:space="preserve">document op orde houden. Wanneer </w:t>
      </w:r>
      <w:ins w:id="38" w:author="JWS" w:date="2021-06-30T12:39:00Z">
        <w:r w:rsidR="00D57529">
          <w:t xml:space="preserve">je </w:t>
        </w:r>
      </w:ins>
      <w:del w:id="39" w:author="JWS" w:date="2021-06-30T12:39:00Z">
        <w:r w:rsidDel="00D57529">
          <w:delText xml:space="preserve">u </w:delText>
        </w:r>
      </w:del>
      <w:r>
        <w:t>op Ontwerpen klikt en een nieuw thema kiest, worden de afbeeldingen, grafieken en SmartArt</w:t>
      </w:r>
      <w:del w:id="40" w:author="JWS" w:date="2021-06-30T12:43:00Z">
        <w:r w:rsidDel="00D96A01">
          <w:delText>graphics</w:delText>
        </w:r>
      </w:del>
      <w:r>
        <w:t xml:space="preserve"> aan </w:t>
      </w:r>
      <w:ins w:id="41" w:author="JWS" w:date="2021-06-30T12:39:00Z">
        <w:r w:rsidR="00D57529">
          <w:t>het</w:t>
        </w:r>
      </w:ins>
      <w:del w:id="42" w:author="JWS" w:date="2021-06-30T12:39:00Z">
        <w:r w:rsidDel="00D57529">
          <w:delText>uw</w:delText>
        </w:r>
      </w:del>
      <w:r>
        <w:t xml:space="preserve"> nieuwe thema aangepast. Wanneer </w:t>
      </w:r>
      <w:ins w:id="43" w:author="JWS" w:date="2021-06-30T12:39:00Z">
        <w:r w:rsidR="00D57529">
          <w:t>je</w:t>
        </w:r>
      </w:ins>
      <w:del w:id="44" w:author="JWS" w:date="2021-06-30T12:39:00Z">
        <w:r w:rsidDel="00D57529">
          <w:delText>u</w:delText>
        </w:r>
      </w:del>
      <w:r>
        <w:t xml:space="preserve"> stijlen toepast, worden kopteksten aangepast aan het nieuwe thema. Bespaar tijd in Word dankzij de nieuwe knoppen die worden weergegeven wanneer </w:t>
      </w:r>
      <w:ins w:id="45" w:author="JWS" w:date="2021-06-30T12:39:00Z">
        <w:r w:rsidR="006F5DD7">
          <w:t xml:space="preserve">je </w:t>
        </w:r>
      </w:ins>
      <w:del w:id="46" w:author="JWS" w:date="2021-06-30T12:39:00Z">
        <w:r w:rsidDel="006F5DD7">
          <w:delText xml:space="preserve">u </w:delText>
        </w:r>
      </w:del>
      <w:r>
        <w:t>deze nodig hebt.</w:t>
      </w:r>
    </w:p>
    <w:p w14:paraId="30A07867" w14:textId="7D1BC759" w:rsidR="00D94C30" w:rsidRDefault="00D94C30">
      <w:r>
        <w:t xml:space="preserve">Als </w:t>
      </w:r>
      <w:ins w:id="47" w:author="JWS" w:date="2021-06-30T12:39:00Z">
        <w:r w:rsidR="006F5DD7">
          <w:t xml:space="preserve">je </w:t>
        </w:r>
      </w:ins>
      <w:del w:id="48" w:author="JWS" w:date="2021-06-30T12:39:00Z">
        <w:r w:rsidDel="006F5DD7">
          <w:delText xml:space="preserve">u </w:delText>
        </w:r>
      </w:del>
      <w:r>
        <w:t xml:space="preserve">wilt wijzigen op welke manier een </w:t>
      </w:r>
      <w:r w:rsidRPr="00986360">
        <w:rPr>
          <w:b/>
          <w:bCs/>
          <w:rPrChange w:id="49" w:author="JWS" w:date="2021-06-30T12:44:00Z">
            <w:rPr/>
          </w:rPrChange>
        </w:rPr>
        <w:t>afbeelding</w:t>
      </w:r>
      <w:r>
        <w:t xml:space="preserve"> in het document past, klik</w:t>
      </w:r>
      <w:ins w:id="50" w:author="JWS" w:date="2021-06-30T12:40:00Z">
        <w:r w:rsidR="006F5DD7">
          <w:t xml:space="preserve"> je </w:t>
        </w:r>
      </w:ins>
      <w:del w:id="51" w:author="JWS" w:date="2021-06-30T12:40:00Z">
        <w:r w:rsidDel="006F5DD7">
          <w:delText xml:space="preserve">t u </w:delText>
        </w:r>
      </w:del>
      <w:ins w:id="52" w:author="JWS" w:date="2021-06-30T12:40:00Z">
        <w:r w:rsidR="006F5DD7">
          <w:t>er</w:t>
        </w:r>
        <w:r w:rsidR="007F4987">
          <w:t>op</w:t>
        </w:r>
      </w:ins>
      <w:del w:id="53" w:author="JWS" w:date="2021-06-30T12:40:00Z">
        <w:r w:rsidDel="006F5DD7">
          <w:delText>hierop</w:delText>
        </w:r>
      </w:del>
      <w:r>
        <w:t xml:space="preserve">. Vervolgens wordt daarnaast een knop voor indelingsopties weergegeven. Wanneer </w:t>
      </w:r>
      <w:ins w:id="54" w:author="JWS" w:date="2021-06-30T12:40:00Z">
        <w:r w:rsidR="007F4987">
          <w:t xml:space="preserve">je </w:t>
        </w:r>
      </w:ins>
      <w:del w:id="55" w:author="JWS" w:date="2021-06-30T12:40:00Z">
        <w:r w:rsidDel="007F4987">
          <w:delText xml:space="preserve">u </w:delText>
        </w:r>
      </w:del>
      <w:r>
        <w:t>een tabel bewerkt, klik</w:t>
      </w:r>
      <w:del w:id="56" w:author="JWS" w:date="2021-06-30T12:40:00Z">
        <w:r w:rsidDel="007F4987">
          <w:delText>t</w:delText>
        </w:r>
      </w:del>
      <w:ins w:id="57" w:author="JWS" w:date="2021-06-30T12:40:00Z">
        <w:r w:rsidR="007F4987">
          <w:t xml:space="preserve"> je</w:t>
        </w:r>
      </w:ins>
      <w:del w:id="58" w:author="JWS" w:date="2021-06-30T12:40:00Z">
        <w:r w:rsidDel="007F4987">
          <w:delText xml:space="preserve"> u </w:delText>
        </w:r>
      </w:del>
      <w:ins w:id="59" w:author="JWS" w:date="2021-06-30T12:53:00Z">
        <w:r w:rsidR="00E81A56">
          <w:t xml:space="preserve"> </w:t>
        </w:r>
      </w:ins>
      <w:r>
        <w:t xml:space="preserve">op de plaats waar </w:t>
      </w:r>
      <w:ins w:id="60" w:author="JWS" w:date="2021-06-30T12:40:00Z">
        <w:r w:rsidR="007F4987">
          <w:t>je</w:t>
        </w:r>
      </w:ins>
      <w:del w:id="61" w:author="JWS" w:date="2021-06-30T12:40:00Z">
        <w:r w:rsidDel="007F4987">
          <w:delText>u</w:delText>
        </w:r>
      </w:del>
      <w:r>
        <w:t xml:space="preserve"> een rij of kolom wilt invoegen. Vervolgens klik</w:t>
      </w:r>
      <w:del w:id="62" w:author="JWS" w:date="2021-06-30T12:41:00Z">
        <w:r w:rsidDel="007263BB">
          <w:delText>t</w:delText>
        </w:r>
      </w:del>
      <w:r>
        <w:t xml:space="preserve"> </w:t>
      </w:r>
      <w:ins w:id="63" w:author="JWS" w:date="2021-06-30T12:41:00Z">
        <w:r w:rsidR="007263BB">
          <w:t>je</w:t>
        </w:r>
      </w:ins>
      <w:del w:id="64" w:author="JWS" w:date="2021-06-30T12:41:00Z">
        <w:r w:rsidDel="007263BB">
          <w:delText>u</w:delText>
        </w:r>
      </w:del>
      <w:r>
        <w:t xml:space="preserve"> op het plusteken. Lezen is ook gemakkelijker in de nieuwe leesweergave. </w:t>
      </w:r>
      <w:ins w:id="65" w:author="JWS" w:date="2021-06-30T12:41:00Z">
        <w:r w:rsidR="007263BB">
          <w:t>Je</w:t>
        </w:r>
      </w:ins>
      <w:del w:id="66" w:author="JWS" w:date="2021-06-30T12:41:00Z">
        <w:r w:rsidDel="007263BB">
          <w:delText>U</w:delText>
        </w:r>
      </w:del>
      <w:r>
        <w:t xml:space="preserve"> kunt delen van het document samenvouwen en </w:t>
      </w:r>
      <w:ins w:id="67" w:author="JWS" w:date="2021-06-30T12:41:00Z">
        <w:r w:rsidR="007263BB">
          <w:t>je</w:t>
        </w:r>
      </w:ins>
      <w:del w:id="68" w:author="JWS" w:date="2021-06-30T12:41:00Z">
        <w:r w:rsidDel="007263BB">
          <w:delText>u</w:delText>
        </w:r>
      </w:del>
      <w:r>
        <w:t xml:space="preserve"> richten op de gewenste tekst. Als </w:t>
      </w:r>
      <w:ins w:id="69" w:author="JWS" w:date="2021-06-30T12:41:00Z">
        <w:r w:rsidR="007263BB">
          <w:t>je</w:t>
        </w:r>
      </w:ins>
      <w:del w:id="70" w:author="JWS" w:date="2021-06-30T12:41:00Z">
        <w:r w:rsidDel="007263BB">
          <w:delText>u</w:delText>
        </w:r>
      </w:del>
      <w:r>
        <w:t xml:space="preserve"> moet stoppen met lezen voordat </w:t>
      </w:r>
      <w:ins w:id="71" w:author="JWS" w:date="2021-06-30T12:41:00Z">
        <w:r w:rsidR="007263BB">
          <w:t>je</w:t>
        </w:r>
      </w:ins>
      <w:del w:id="72" w:author="JWS" w:date="2021-06-30T12:41:00Z">
        <w:r w:rsidDel="007263BB">
          <w:delText>u</w:delText>
        </w:r>
      </w:del>
      <w:r>
        <w:t xml:space="preserve"> het einde hebt bereikt, wordt in Word onthouden waar </w:t>
      </w:r>
      <w:ins w:id="73" w:author="JWS" w:date="2021-06-30T12:41:00Z">
        <w:r w:rsidR="00F115D7">
          <w:t>je</w:t>
        </w:r>
      </w:ins>
      <w:del w:id="74" w:author="JWS" w:date="2021-06-30T12:41:00Z">
        <w:r w:rsidDel="00F115D7">
          <w:delText>u</w:delText>
        </w:r>
      </w:del>
      <w:r>
        <w:t xml:space="preserve"> bent gebleven, zelfs op een ander apparaat.</w:t>
      </w:r>
    </w:p>
    <w:sectPr w:rsidR="00D94C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WS">
    <w15:presenceInfo w15:providerId="None" w15:userId="JW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C30"/>
    <w:rsid w:val="000F58A0"/>
    <w:rsid w:val="00226C80"/>
    <w:rsid w:val="00231706"/>
    <w:rsid w:val="002C78E0"/>
    <w:rsid w:val="00320E91"/>
    <w:rsid w:val="0057317C"/>
    <w:rsid w:val="006F5DD7"/>
    <w:rsid w:val="007263BB"/>
    <w:rsid w:val="007F4987"/>
    <w:rsid w:val="00800318"/>
    <w:rsid w:val="00807DC1"/>
    <w:rsid w:val="008B6C71"/>
    <w:rsid w:val="00986360"/>
    <w:rsid w:val="00B325B1"/>
    <w:rsid w:val="00D57529"/>
    <w:rsid w:val="00D825C1"/>
    <w:rsid w:val="00D94C30"/>
    <w:rsid w:val="00D96A01"/>
    <w:rsid w:val="00E67A86"/>
    <w:rsid w:val="00E81A56"/>
    <w:rsid w:val="00F1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196E6"/>
  <w15:chartTrackingRefBased/>
  <w15:docId w15:val="{0CB9A449-A1B8-4296-A48C-F1ED4F8C2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Revisie">
    <w:name w:val="Revision"/>
    <w:hidden/>
    <w:uiPriority w:val="99"/>
    <w:semiHidden/>
    <w:rsid w:val="002317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5116a6-8083-4f03-b85f-8964852f0dea">
      <Terms xmlns="http://schemas.microsoft.com/office/infopath/2007/PartnerControls"/>
    </lcf76f155ced4ddcb4097134ff3c332f>
    <TaxCatchAll xmlns="c7046681-aac4-4ebe-810d-4a43b32cfe6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E5979A338CB42865BCD299CA15A26" ma:contentTypeVersion="20" ma:contentTypeDescription="Een nieuw document maken." ma:contentTypeScope="" ma:versionID="eb3c1c5f97218e95b8dae69c98bc7221">
  <xsd:schema xmlns:xsd="http://www.w3.org/2001/XMLSchema" xmlns:xs="http://www.w3.org/2001/XMLSchema" xmlns:p="http://schemas.microsoft.com/office/2006/metadata/properties" xmlns:ns2="f65116a6-8083-4f03-b85f-8964852f0dea" xmlns:ns3="c7046681-aac4-4ebe-810d-4a43b32cfe64" targetNamespace="http://schemas.microsoft.com/office/2006/metadata/properties" ma:root="true" ma:fieldsID="b062afaba6e5797c30368591281a1dde" ns2:_="" ns3:_="">
    <xsd:import namespace="f65116a6-8083-4f03-b85f-8964852f0dea"/>
    <xsd:import namespace="c7046681-aac4-4ebe-810d-4a43b32cf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5116a6-8083-4f03-b85f-8964852f0d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7b20d51-4877-4eb6-a9ca-5104386b09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46681-aac4-4ebe-810d-4a43b32cfe6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63963f6-b0c7-44fb-9bf3-8e3551d8cb72}" ma:internalName="TaxCatchAll" ma:showField="CatchAllData" ma:web="c7046681-aac4-4ebe-810d-4a43b32cf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D608C9-77F4-4068-81E0-589711C09E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65C972-4A52-4BEC-8FD7-4C8A10A92A1F}">
  <ds:schemaRefs>
    <ds:schemaRef ds:uri="http://schemas.microsoft.com/office/2006/metadata/properties"/>
    <ds:schemaRef ds:uri="http://schemas.microsoft.com/office/infopath/2007/PartnerControls"/>
    <ds:schemaRef ds:uri="f65116a6-8083-4f03-b85f-8964852f0dea"/>
    <ds:schemaRef ds:uri="c7046681-aac4-4ebe-810d-4a43b32cfe64"/>
  </ds:schemaRefs>
</ds:datastoreItem>
</file>

<file path=customXml/itemProps3.xml><?xml version="1.0" encoding="utf-8"?>
<ds:datastoreItem xmlns:ds="http://schemas.openxmlformats.org/officeDocument/2006/customXml" ds:itemID="{77FF93C6-4E11-4F74-9B94-8D4E9F1BFD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Willem Stad</dc:creator>
  <cp:keywords/>
  <dc:description/>
  <cp:lastModifiedBy>Jan Willem Stad</cp:lastModifiedBy>
  <cp:revision>3</cp:revision>
  <dcterms:created xsi:type="dcterms:W3CDTF">2023-10-25T10:15:00Z</dcterms:created>
  <dcterms:modified xsi:type="dcterms:W3CDTF">2025-11-17T11:29:00Z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0x010100EEAE5979A338CB42865BCD299CA15A26</vt:lpwstr>
  </property>
  <property fmtid="{D5CDD505-2E9C-101B-9397-08002B2CF9AE}" pid="3" name="MediaServiceImageTags">
    <vt:lpwstr/>
  </property>
</Properties>
</file>